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6A0F777B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A5A71" w:rsidRPr="005A5A71">
        <w:rPr>
          <w:rFonts w:asciiTheme="minorHAnsi" w:hAnsiTheme="minorHAnsi" w:cstheme="minorHAnsi"/>
          <w:b/>
          <w:bCs/>
          <w:smallCaps/>
          <w:sz w:val="32"/>
          <w:szCs w:val="32"/>
        </w:rPr>
        <w:t>23-7</w:t>
      </w:r>
      <w:r w:rsidR="00EB4436">
        <w:rPr>
          <w:rFonts w:asciiTheme="minorHAnsi" w:hAnsiTheme="minorHAnsi" w:cstheme="minorHAnsi"/>
          <w:b/>
          <w:bCs/>
          <w:smallCaps/>
          <w:sz w:val="32"/>
          <w:szCs w:val="32"/>
        </w:rPr>
        <w:t>4</w:t>
      </w:r>
      <w:ins w:id="0" w:author="Author">
        <w:r w:rsidR="00664FD2">
          <w:rPr>
            <w:rFonts w:asciiTheme="minorHAnsi" w:hAnsiTheme="minorHAnsi" w:cstheme="minorHAnsi"/>
            <w:b/>
            <w:bCs/>
            <w:smallCaps/>
            <w:sz w:val="32"/>
            <w:szCs w:val="32"/>
          </w:rPr>
          <w:t>802</w:t>
        </w:r>
      </w:ins>
      <w:del w:id="1" w:author="Author">
        <w:r w:rsidR="00EB4436" w:rsidDel="00664FD2">
          <w:rPr>
            <w:rFonts w:asciiTheme="minorHAnsi" w:hAnsiTheme="minorHAnsi" w:cstheme="minorHAnsi"/>
            <w:b/>
            <w:bCs/>
            <w:smallCaps/>
            <w:sz w:val="32"/>
            <w:szCs w:val="32"/>
          </w:rPr>
          <w:delText>828</w:delText>
        </w:r>
      </w:del>
    </w:p>
    <w:p w14:paraId="42B2B180" w14:textId="77777777" w:rsidR="00484B2D" w:rsidRDefault="00484B2D" w:rsidP="6039776A">
      <w:pPr>
        <w:spacing w:after="0"/>
        <w:jc w:val="center"/>
        <w:rPr>
          <w:ins w:id="2" w:author="Author"/>
          <w:rFonts w:asciiTheme="minorHAnsi" w:hAnsiTheme="minorHAnsi" w:cstheme="minorHAnsi"/>
          <w:b/>
          <w:bCs/>
          <w:smallCaps/>
          <w:sz w:val="32"/>
          <w:szCs w:val="32"/>
        </w:rPr>
      </w:pPr>
      <w:ins w:id="3" w:author="Author">
        <w:r>
          <w:rPr>
            <w:rFonts w:asciiTheme="minorHAnsi" w:hAnsiTheme="minorHAnsi" w:cstheme="minorHAnsi"/>
            <w:b/>
            <w:bCs/>
            <w:smallCaps/>
            <w:sz w:val="32"/>
            <w:szCs w:val="32"/>
          </w:rPr>
          <w:t>Juvenile Food Service</w:t>
        </w:r>
      </w:ins>
    </w:p>
    <w:p w14:paraId="60578193" w14:textId="2071A424" w:rsidR="000E349F" w:rsidRPr="002A637D" w:rsidRDefault="00772552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del w:id="4" w:author="Author">
        <w:r w:rsidDel="00484B2D">
          <w:rPr>
            <w:rFonts w:asciiTheme="minorHAnsi" w:hAnsiTheme="minorHAnsi" w:cstheme="minorHAnsi"/>
            <w:b/>
            <w:bCs/>
            <w:smallCaps/>
            <w:sz w:val="32"/>
            <w:szCs w:val="32"/>
          </w:rPr>
          <w:delText>Genetic Testing Services</w:delText>
        </w:r>
      </w:del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474FD8F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5A5A71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5A5A71" w:rsidRPr="005A5A71">
        <w:rPr>
          <w:rFonts w:asciiTheme="minorHAnsi" w:hAnsiTheme="minorHAnsi" w:cstheme="minorHAnsi"/>
          <w:b/>
          <w:bCs/>
          <w:sz w:val="24"/>
          <w:szCs w:val="24"/>
        </w:rPr>
        <w:t>P-23-7</w:t>
      </w:r>
      <w:r w:rsidR="00EB4436">
        <w:rPr>
          <w:rFonts w:asciiTheme="minorHAnsi" w:hAnsiTheme="minorHAnsi" w:cstheme="minorHAnsi"/>
          <w:b/>
          <w:bCs/>
          <w:sz w:val="24"/>
          <w:szCs w:val="24"/>
        </w:rPr>
        <w:t>4</w:t>
      </w:r>
      <w:ins w:id="5" w:author="Author">
        <w:r w:rsidR="00484B2D">
          <w:rPr>
            <w:rFonts w:asciiTheme="minorHAnsi" w:hAnsiTheme="minorHAnsi" w:cstheme="minorHAnsi"/>
            <w:b/>
            <w:bCs/>
            <w:sz w:val="24"/>
            <w:szCs w:val="24"/>
          </w:rPr>
          <w:t>802</w:t>
        </w:r>
      </w:ins>
      <w:del w:id="6" w:author="Author">
        <w:r w:rsidR="00EB4436" w:rsidDel="00484B2D">
          <w:rPr>
            <w:rFonts w:asciiTheme="minorHAnsi" w:hAnsiTheme="minorHAnsi" w:cstheme="minorHAnsi"/>
            <w:b/>
            <w:bCs/>
            <w:sz w:val="24"/>
            <w:szCs w:val="24"/>
          </w:rPr>
          <w:delText>828</w:delText>
        </w:r>
      </w:del>
      <w:r w:rsidRPr="005A5A7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3976094">
    <w:abstractNumId w:val="33"/>
  </w:num>
  <w:num w:numId="2" w16cid:durableId="1469126919">
    <w:abstractNumId w:val="34"/>
  </w:num>
  <w:num w:numId="3" w16cid:durableId="304966013">
    <w:abstractNumId w:val="38"/>
  </w:num>
  <w:num w:numId="4" w16cid:durableId="647124524">
    <w:abstractNumId w:val="13"/>
  </w:num>
  <w:num w:numId="5" w16cid:durableId="951785913">
    <w:abstractNumId w:val="15"/>
  </w:num>
  <w:num w:numId="6" w16cid:durableId="364720101">
    <w:abstractNumId w:val="45"/>
  </w:num>
  <w:num w:numId="7" w16cid:durableId="3363707">
    <w:abstractNumId w:val="40"/>
  </w:num>
  <w:num w:numId="8" w16cid:durableId="2110617140">
    <w:abstractNumId w:val="36"/>
  </w:num>
  <w:num w:numId="9" w16cid:durableId="1469207402">
    <w:abstractNumId w:val="28"/>
  </w:num>
  <w:num w:numId="10" w16cid:durableId="1827362025">
    <w:abstractNumId w:val="37"/>
  </w:num>
  <w:num w:numId="11" w16cid:durableId="368648013">
    <w:abstractNumId w:val="5"/>
  </w:num>
  <w:num w:numId="12" w16cid:durableId="1886721665">
    <w:abstractNumId w:val="9"/>
  </w:num>
  <w:num w:numId="13" w16cid:durableId="430856389">
    <w:abstractNumId w:val="39"/>
  </w:num>
  <w:num w:numId="14" w16cid:durableId="1073507704">
    <w:abstractNumId w:val="22"/>
  </w:num>
  <w:num w:numId="15" w16cid:durableId="1065183199">
    <w:abstractNumId w:val="11"/>
  </w:num>
  <w:num w:numId="16" w16cid:durableId="1204051382">
    <w:abstractNumId w:val="44"/>
  </w:num>
  <w:num w:numId="17" w16cid:durableId="1706371584">
    <w:abstractNumId w:val="12"/>
  </w:num>
  <w:num w:numId="18" w16cid:durableId="704718130">
    <w:abstractNumId w:val="43"/>
  </w:num>
  <w:num w:numId="19" w16cid:durableId="1725249375">
    <w:abstractNumId w:val="6"/>
  </w:num>
  <w:num w:numId="20" w16cid:durableId="1145003103">
    <w:abstractNumId w:val="0"/>
  </w:num>
  <w:num w:numId="21" w16cid:durableId="16995000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8082702">
    <w:abstractNumId w:val="18"/>
  </w:num>
  <w:num w:numId="23" w16cid:durableId="855194385">
    <w:abstractNumId w:val="20"/>
  </w:num>
  <w:num w:numId="24" w16cid:durableId="1855722491">
    <w:abstractNumId w:val="31"/>
  </w:num>
  <w:num w:numId="25" w16cid:durableId="181289996">
    <w:abstractNumId w:val="23"/>
  </w:num>
  <w:num w:numId="26" w16cid:durableId="28605342">
    <w:abstractNumId w:val="41"/>
  </w:num>
  <w:num w:numId="27" w16cid:durableId="2033341857">
    <w:abstractNumId w:val="14"/>
  </w:num>
  <w:num w:numId="28" w16cid:durableId="1756900646">
    <w:abstractNumId w:val="46"/>
  </w:num>
  <w:num w:numId="29" w16cid:durableId="926033556">
    <w:abstractNumId w:val="3"/>
  </w:num>
  <w:num w:numId="30" w16cid:durableId="1588029893">
    <w:abstractNumId w:val="10"/>
  </w:num>
  <w:num w:numId="31" w16cid:durableId="524758475">
    <w:abstractNumId w:val="32"/>
  </w:num>
  <w:num w:numId="32" w16cid:durableId="75832731">
    <w:abstractNumId w:val="25"/>
  </w:num>
  <w:num w:numId="33" w16cid:durableId="129979557">
    <w:abstractNumId w:val="30"/>
  </w:num>
  <w:num w:numId="34" w16cid:durableId="386075821">
    <w:abstractNumId w:val="42"/>
  </w:num>
  <w:num w:numId="35" w16cid:durableId="259989025">
    <w:abstractNumId w:val="2"/>
  </w:num>
  <w:num w:numId="36" w16cid:durableId="1630932392">
    <w:abstractNumId w:val="29"/>
  </w:num>
  <w:num w:numId="37" w16cid:durableId="300035402">
    <w:abstractNumId w:val="1"/>
  </w:num>
  <w:num w:numId="38" w16cid:durableId="1377008601">
    <w:abstractNumId w:val="4"/>
  </w:num>
  <w:num w:numId="39" w16cid:durableId="482426043">
    <w:abstractNumId w:val="24"/>
  </w:num>
  <w:num w:numId="40" w16cid:durableId="220167996">
    <w:abstractNumId w:val="16"/>
  </w:num>
  <w:num w:numId="41" w16cid:durableId="1282806987">
    <w:abstractNumId w:val="26"/>
  </w:num>
  <w:num w:numId="42" w16cid:durableId="1172640380">
    <w:abstractNumId w:val="27"/>
  </w:num>
  <w:num w:numId="43" w16cid:durableId="1816680177">
    <w:abstractNumId w:val="21"/>
  </w:num>
  <w:num w:numId="44" w16cid:durableId="1152480131">
    <w:abstractNumId w:val="17"/>
  </w:num>
  <w:num w:numId="45" w16cid:durableId="231895292">
    <w:abstractNumId w:val="8"/>
  </w:num>
  <w:num w:numId="46" w16cid:durableId="1912081759">
    <w:abstractNumId w:val="7"/>
  </w:num>
  <w:num w:numId="47" w16cid:durableId="121990037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4B2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5A71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4FD2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2552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1319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4436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84B2D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2023-03-16T15:32:00Z</dcterms:modified>
</cp:coreProperties>
</file>